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F7D" w:rsidRDefault="00196F7D" w:rsidP="00196F7D">
      <w:pPr>
        <w:tabs>
          <w:tab w:val="left" w:pos="5670"/>
          <w:tab w:val="right" w:pos="8931"/>
        </w:tabs>
        <w:rPr>
          <w:rFonts w:ascii="Arial" w:hAnsi="Arial" w:cs="Arial"/>
          <w:b/>
          <w:sz w:val="24"/>
          <w:szCs w:val="24"/>
        </w:rPr>
      </w:pPr>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r w:rsidR="00437D96">
        <w:rPr>
          <w:rFonts w:ascii="Arial" w:hAnsi="Arial" w:cs="Arial"/>
          <w:sz w:val="24"/>
          <w:szCs w:val="24"/>
        </w:rPr>
        <w:t>spoluvlastnický podíl SJM:</w:t>
      </w:r>
      <w:r w:rsidR="001D6D10">
        <w:rPr>
          <w:rFonts w:ascii="Arial" w:hAnsi="Arial" w:cs="Arial"/>
          <w:sz w:val="24"/>
          <w:szCs w:val="24"/>
          <w:highlight w:val="green"/>
        </w:rPr>
        <w:t>bude doplněno</w:t>
      </w:r>
    </w:p>
    <w:p w:rsidR="00437D96" w:rsidRPr="001A545B" w:rsidRDefault="008E34C4" w:rsidP="00437D96">
      <w:pPr>
        <w:rPr>
          <w:rFonts w:ascii="Arial" w:hAnsi="Arial" w:cs="Arial"/>
          <w:sz w:val="24"/>
          <w:szCs w:val="24"/>
        </w:rPr>
      </w:pPr>
      <w:r>
        <w:rPr>
          <w:rFonts w:ascii="Arial" w:hAnsi="Arial" w:cs="Arial"/>
          <w:sz w:val="24"/>
          <w:szCs w:val="24"/>
        </w:rPr>
        <w:t>r.č</w:t>
      </w:r>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za kterou jedná Mgr</w:t>
      </w:r>
      <w:r w:rsidR="00437D96">
        <w:rPr>
          <w:rFonts w:ascii="Arial" w:hAnsi="Arial" w:cs="Arial"/>
          <w:bCs/>
          <w:color w:val="000000"/>
          <w:sz w:val="24"/>
          <w:szCs w:val="24"/>
        </w:rPr>
        <w:t xml:space="preserve">. Zdeněk Dvořák, </w:t>
      </w:r>
      <w:r w:rsidR="006E297A">
        <w:rPr>
          <w:rFonts w:ascii="Arial" w:hAnsi="Arial" w:cs="Arial"/>
          <w:bCs/>
          <w:color w:val="000000"/>
          <w:sz w:val="24"/>
          <w:szCs w:val="24"/>
        </w:rPr>
        <w:t>MPA</w:t>
      </w:r>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0002593D">
        <w:rPr>
          <w:rFonts w:ascii="Arial" w:hAnsi="Arial" w:cs="Arial"/>
          <w:sz w:val="24"/>
          <w:szCs w:val="24"/>
        </w:rPr>
        <w:t>spoluvlastnický podíl</w:t>
      </w:r>
      <w:r w:rsidR="00196F7D">
        <w:rPr>
          <w:rFonts w:ascii="Arial" w:hAnsi="Arial" w:cs="Arial"/>
          <w:sz w:val="24"/>
          <w:szCs w:val="24"/>
        </w:rPr>
        <w:t xml:space="preserve"> o </w:t>
      </w:r>
      <w:r>
        <w:rPr>
          <w:rFonts w:ascii="Arial" w:hAnsi="Arial" w:cs="Arial"/>
          <w:sz w:val="24"/>
          <w:szCs w:val="24"/>
        </w:rPr>
        <w:t>velikosti</w:t>
      </w:r>
      <w:r w:rsidR="00181A0F">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w:t>
      </w:r>
      <w:r w:rsidR="0002593D">
        <w:rPr>
          <w:rFonts w:ascii="Arial" w:hAnsi="Arial" w:cs="Arial"/>
          <w:sz w:val="24"/>
          <w:szCs w:val="24"/>
        </w:rPr>
        <w:t xml:space="preserve">k </w:t>
      </w:r>
      <w:r w:rsidRPr="001D6D10">
        <w:rPr>
          <w:rFonts w:ascii="Arial" w:hAnsi="Arial" w:cs="Arial"/>
          <w:sz w:val="24"/>
          <w:szCs w:val="24"/>
          <w:highlight w:val="yellow"/>
        </w:rPr>
        <w:t>pozemku</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r w:rsidR="00181A0F" w:rsidRPr="00196F7D">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k.ú.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9C36A8"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k </w:t>
      </w:r>
      <w:r w:rsidRPr="001D6D10">
        <w:rPr>
          <w:rFonts w:ascii="Arial" w:hAnsi="Arial" w:cs="Arial"/>
          <w:sz w:val="24"/>
          <w:szCs w:val="24"/>
          <w:highlight w:val="yellow"/>
        </w:rPr>
        <w:t xml:space="preserve">pozemku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r>
        <w:rPr>
          <w:rFonts w:ascii="Arial" w:hAnsi="Arial" w:cs="Arial"/>
          <w:sz w:val="24"/>
          <w:szCs w:val="24"/>
        </w:rPr>
        <w:t xml:space="preserve">k.ú.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9C36A8"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w:t>
      </w:r>
      <w:bookmarkStart w:id="0" w:name="_GoBack"/>
      <w:bookmarkEnd w:id="0"/>
      <w:r>
        <w:rPr>
          <w:rFonts w:ascii="Arial" w:hAnsi="Arial" w:cs="Arial"/>
          <w:sz w:val="24"/>
          <w:szCs w:val="24"/>
        </w:rPr>
        <w:t>e předmět smlouvy převzít a zaplatit prodávajícímu sjednanou kupní cenu.</w:t>
      </w:r>
    </w:p>
    <w:p w:rsidR="0048273F" w:rsidRDefault="009C36A8"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ins w:id="1" w:author="Autor">
        <w:r w:rsidR="00C45D43">
          <w:rPr>
            <w:rFonts w:ascii="Arial" w:hAnsi="Arial" w:cs="Arial"/>
            <w:sz w:val="24"/>
            <w:szCs w:val="24"/>
          </w:rPr>
          <w:t>, včetně všech součástí a příslušenství,</w:t>
        </w:r>
      </w:ins>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ins w:id="2" w:author="Autor">
        <w:r w:rsidR="00C45D43">
          <w:rPr>
            <w:rFonts w:ascii="Arial" w:hAnsi="Arial" w:cs="Arial"/>
            <w:sz w:val="24"/>
            <w:szCs w:val="24"/>
          </w:rPr>
          <w:t>.</w:t>
        </w:r>
      </w:ins>
      <w:r w:rsidR="00A409C4">
        <w:rPr>
          <w:rFonts w:ascii="Arial" w:hAnsi="Arial" w:cs="Arial"/>
          <w:sz w:val="24"/>
          <w:szCs w:val="24"/>
        </w:rPr>
        <w:t xml:space="preserve"> </w:t>
      </w:r>
      <w:del w:id="3" w:author="Autor">
        <w:r w:rsidR="00A409C4" w:rsidDel="00C45D43">
          <w:rPr>
            <w:rFonts w:ascii="Arial" w:hAnsi="Arial" w:cs="Arial"/>
            <w:sz w:val="24"/>
            <w:szCs w:val="24"/>
          </w:rPr>
          <w:delText xml:space="preserve">a hodnota trvalých porostů </w:delText>
        </w:r>
        <w:r w:rsidR="002155EA" w:rsidDel="00C45D43">
          <w:rPr>
            <w:rFonts w:ascii="Arial" w:hAnsi="Arial" w:cs="Arial"/>
            <w:sz w:val="24"/>
            <w:szCs w:val="24"/>
            <w:highlight w:val="green"/>
          </w:rPr>
          <w:delText>bude doplněno</w:delText>
        </w:r>
        <w:r w:rsidR="00405957" w:rsidDel="00C45D43">
          <w:rPr>
            <w:rFonts w:ascii="Arial" w:hAnsi="Arial" w:cs="Arial"/>
            <w:sz w:val="24"/>
            <w:szCs w:val="24"/>
          </w:rPr>
          <w:delText>,-</w:delText>
        </w:r>
        <w:r w:rsidR="00A409C4" w:rsidDel="00C45D43">
          <w:rPr>
            <w:rFonts w:ascii="Arial" w:hAnsi="Arial" w:cs="Arial"/>
            <w:sz w:val="24"/>
            <w:szCs w:val="24"/>
          </w:rPr>
          <w:delText xml:space="preserve"> Kč</w:delText>
        </w:r>
        <w:r w:rsidDel="00C45D43">
          <w:rPr>
            <w:rFonts w:ascii="Arial" w:hAnsi="Arial" w:cs="Arial"/>
            <w:sz w:val="24"/>
            <w:szCs w:val="24"/>
          </w:rPr>
          <w:delText xml:space="preserve">. Hodnota předmětu smlouvy činí dle znaleckého posudku </w:delText>
        </w:r>
        <w:r w:rsidR="002155EA" w:rsidDel="00C45D43">
          <w:rPr>
            <w:rFonts w:ascii="Arial" w:hAnsi="Arial" w:cs="Arial"/>
            <w:sz w:val="24"/>
            <w:szCs w:val="24"/>
            <w:highlight w:val="green"/>
          </w:rPr>
          <w:delText>bude doplněno</w:delText>
        </w:r>
        <w:r w:rsidDel="00C45D43">
          <w:rPr>
            <w:rFonts w:ascii="Arial" w:hAnsi="Arial" w:cs="Arial"/>
            <w:sz w:val="24"/>
            <w:szCs w:val="24"/>
          </w:rPr>
          <w:delText>,- Kč.</w:delText>
        </w:r>
      </w:del>
    </w:p>
    <w:p w:rsidR="002D669F" w:rsidRDefault="009C36A8"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Pr="00196F7D">
        <w:rPr>
          <w:rFonts w:ascii="Arial" w:hAnsi="Arial" w:cs="Arial"/>
          <w:sz w:val="24"/>
          <w:szCs w:val="24"/>
        </w:rPr>
        <w:t xml:space="preserve"> a 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9C36A8"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9C36A8"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w:t>
      </w:r>
      <w:r w:rsidRPr="00295D66">
        <w:rPr>
          <w:rFonts w:ascii="Arial" w:hAnsi="Arial" w:cs="Arial"/>
          <w:sz w:val="24"/>
          <w:szCs w:val="24"/>
        </w:rPr>
        <w:t xml:space="preserve">poštovní peněžní poukázky vystavené na jméno a adresu </w:t>
      </w:r>
      <w:r w:rsidR="00A15FD5" w:rsidRPr="00295D66">
        <w:rPr>
          <w:rFonts w:ascii="Arial" w:hAnsi="Arial" w:cs="Arial"/>
          <w:sz w:val="24"/>
          <w:szCs w:val="24"/>
        </w:rPr>
        <w:t xml:space="preserve">jednoho z </w:t>
      </w:r>
      <w:r w:rsidRPr="00295D66">
        <w:rPr>
          <w:rFonts w:ascii="Arial" w:hAnsi="Arial" w:cs="Arial"/>
          <w:sz w:val="24"/>
          <w:szCs w:val="24"/>
        </w:rPr>
        <w:t>prodávající</w:t>
      </w:r>
      <w:r w:rsidR="00A15FD5" w:rsidRPr="00295D66">
        <w:rPr>
          <w:rFonts w:ascii="Arial" w:hAnsi="Arial" w:cs="Arial"/>
          <w:sz w:val="24"/>
          <w:szCs w:val="24"/>
        </w:rPr>
        <w:t>ch</w:t>
      </w:r>
      <w:r w:rsidRPr="00295D66">
        <w:rPr>
          <w:rFonts w:ascii="Arial" w:hAnsi="Arial" w:cs="Arial"/>
          <w:sz w:val="24"/>
          <w:szCs w:val="24"/>
        </w:rPr>
        <w:t>, které jsou uvedeny v záhlaví této smlouvy. Zaplacením se rozumí odepsání částky z účtu kupujícího</w:t>
      </w:r>
      <w:r>
        <w:rPr>
          <w:rFonts w:ascii="Arial" w:hAnsi="Arial" w:cs="Arial"/>
          <w:sz w:val="24"/>
          <w:szCs w:val="24"/>
        </w:rPr>
        <w:t>.</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w:t>
      </w:r>
      <w:r>
        <w:rPr>
          <w:rFonts w:ascii="Arial" w:hAnsi="Arial" w:cs="Arial"/>
          <w:sz w:val="24"/>
          <w:szCs w:val="24"/>
        </w:rPr>
        <w:lastRenderedPageBreak/>
        <w:t>Smluvní strany se dohodly, že na kupujícího nepřecházejí žádné dluhy, ani případný dluh zajištěný zástavním právem váznoucím na předmětu smlouvy.</w:t>
      </w:r>
    </w:p>
    <w:p w:rsidR="0029149B" w:rsidRDefault="009C36A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9C36A8"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9C36A8"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9C36A8"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9C36A8"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9C36A8"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 xml:space="preserve">(Varianta podle charakteru/typu stavby: „V souladu s ust. § 5 odst. 4 zákona č. 184/2006 Sb.,o odnětí </w:t>
      </w:r>
      <w:r w:rsidR="00FA7E8A" w:rsidRPr="00196F7D">
        <w:rPr>
          <w:rFonts w:ascii="Arial" w:hAnsi="Arial" w:cs="Arial"/>
          <w:i/>
          <w:sz w:val="24"/>
          <w:szCs w:val="24"/>
          <w:highlight w:val="yellow"/>
        </w:rPr>
        <w:lastRenderedPageBreak/>
        <w:t>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9C36A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9C36A8"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Pr="00196F7D">
        <w:rPr>
          <w:rFonts w:ascii="Arial" w:hAnsi="Arial" w:cs="Arial"/>
          <w:sz w:val="24"/>
          <w:szCs w:val="24"/>
        </w:rPr>
        <w:t>Prodávající ber</w:t>
      </w:r>
      <w:r w:rsidR="00152D19" w:rsidRPr="00196F7D">
        <w:rPr>
          <w:rFonts w:ascii="Arial" w:hAnsi="Arial" w:cs="Arial"/>
          <w:sz w:val="24"/>
          <w:szCs w:val="24"/>
        </w:rPr>
        <w:t>ou</w:t>
      </w:r>
      <w:r w:rsidRPr="00196F7D">
        <w:rPr>
          <w:rFonts w:ascii="Arial" w:hAnsi="Arial" w:cs="Arial"/>
          <w:sz w:val="24"/>
          <w:szCs w:val="24"/>
        </w:rPr>
        <w:t xml:space="preserve"> na</w:t>
      </w:r>
      <w:r>
        <w:rPr>
          <w:rFonts w:ascii="Arial" w:hAnsi="Arial" w:cs="Arial"/>
          <w:sz w:val="24"/>
          <w:szCs w:val="24"/>
        </w:rPr>
        <w:t xml:space="preserve">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900283" w:rsidRPr="00900283">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9C36A8"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196F7D">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FA7E8A">
        <w:rPr>
          <w:rFonts w:ascii="Arial" w:hAnsi="Arial" w:cs="Arial"/>
          <w:sz w:val="24"/>
          <w:szCs w:val="24"/>
        </w:rPr>
        <w:t xml:space="preserve">zajistí kupující, a to do 30 dnů od podpisu této smlouvy. </w:t>
      </w:r>
      <w:r w:rsidR="00BD00AA" w:rsidRPr="00BD00AA">
        <w:rPr>
          <w:rFonts w:ascii="Arial" w:hAnsi="Arial" w:cs="Arial"/>
          <w:sz w:val="24"/>
          <w:szCs w:val="24"/>
        </w:rPr>
        <w:t>Tato smlouva nabývá platnosti dnem jejího podpisu oběma smluvními stranami a účinnosti dnem uveřejnění v registru smluv dle zákona o registru smluv.</w:t>
      </w:r>
    </w:p>
    <w:p w:rsidR="00072F30" w:rsidRDefault="009C36A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Pr>
          <w:rFonts w:ascii="Arial" w:hAnsi="Arial" w:cs="Arial"/>
          <w:sz w:val="24"/>
          <w:szCs w:val="24"/>
        </w:rPr>
        <w:t>okamžiku, kdy byl návrh na vklad katastrálnímu úřadu doručen.</w:t>
      </w:r>
    </w:p>
    <w:p w:rsidR="00072F30" w:rsidRDefault="009C36A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9C36A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9C36A8"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p.o.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6A8" w:rsidRDefault="009C36A8">
      <w:r>
        <w:separator/>
      </w:r>
    </w:p>
  </w:endnote>
  <w:endnote w:type="continuationSeparator" w:id="0">
    <w:p w:rsidR="009C36A8" w:rsidRDefault="009C36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215B6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215B69">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C45D43">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6A8" w:rsidRDefault="009C36A8">
      <w:r>
        <w:separator/>
      </w:r>
    </w:p>
  </w:footnote>
  <w:footnote w:type="continuationSeparator" w:id="0">
    <w:p w:rsidR="009C36A8" w:rsidRDefault="009C3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7106"/>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5B69"/>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5D66"/>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05957"/>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7433"/>
    <w:rsid w:val="009C36A8"/>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45D43"/>
    <w:rsid w:val="00C547F3"/>
    <w:rsid w:val="00C571BE"/>
    <w:rsid w:val="00C61174"/>
    <w:rsid w:val="00C65C8C"/>
    <w:rsid w:val="00C72067"/>
    <w:rsid w:val="00C96135"/>
    <w:rsid w:val="00CB77EB"/>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23914"/>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CFC64-F354-480A-86F3-63F6586D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9488</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2019-12-03T10:01:00Z</dcterms:created>
  <dcterms:modified xsi:type="dcterms:W3CDTF">2019-12-03T10:01:00Z</dcterms:modified>
</cp:coreProperties>
</file>